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2"/>
        <w:gridCol w:w="3690"/>
      </w:tblGrid>
      <w:tr w:rsidR="00D40650" w14:paraId="69FFF356" w14:textId="77777777" w:rsidTr="00D35574">
        <w:trPr>
          <w:trHeight w:val="1905"/>
        </w:trPr>
        <w:tc>
          <w:tcPr>
            <w:tcW w:w="5382" w:type="dxa"/>
          </w:tcPr>
          <w:p w14:paraId="201CD613" w14:textId="77777777" w:rsidR="00D40650" w:rsidRPr="00A10E66" w:rsidRDefault="00D35574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0AF45493" wp14:editId="5A5D495E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52000" cy="961200"/>
                  <wp:effectExtent l="0" t="0" r="127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olitseiamet_vapp_est_black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000" cy="96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90" w:type="dxa"/>
          </w:tcPr>
          <w:p w14:paraId="0D4D4FED" w14:textId="77777777" w:rsidR="00BC1A62" w:rsidRPr="00BC1A62" w:rsidRDefault="00BC1A62" w:rsidP="00F25253">
            <w:pPr>
              <w:pStyle w:val="AK"/>
            </w:pPr>
          </w:p>
        </w:tc>
      </w:tr>
      <w:tr w:rsidR="00D40650" w:rsidRPr="001D4CFB" w14:paraId="374332AC" w14:textId="77777777" w:rsidTr="00D35574">
        <w:trPr>
          <w:trHeight w:val="1985"/>
        </w:trPr>
        <w:tc>
          <w:tcPr>
            <w:tcW w:w="5382" w:type="dxa"/>
          </w:tcPr>
          <w:p w14:paraId="1B272BF2" w14:textId="340D6117" w:rsidR="004B5B24" w:rsidRDefault="002532C6" w:rsidP="00BC1A62">
            <w:pPr>
              <w:pStyle w:val="Adressaat"/>
            </w:pPr>
            <w:r>
              <w:fldChar w:fldCharType="begin"/>
            </w:r>
            <w:r>
              <w:instrText xml:space="preserve"> delta_recipientPersonName_1  \* MERGEFORMAT</w:instrText>
            </w:r>
            <w:r>
              <w:fldChar w:fldCharType="separate"/>
            </w:r>
            <w:r>
              <w:t xml:space="preserve">Triinu </w:t>
            </w:r>
            <w:proofErr w:type="spellStart"/>
            <w:r>
              <w:t>Jairus</w:t>
            </w:r>
            <w:proofErr w:type="spellEnd"/>
            <w:r>
              <w:fldChar w:fldCharType="end"/>
            </w:r>
            <w:r w:rsidR="004B5B24">
              <w:br/>
            </w:r>
            <w:fldSimple w:instr=" delta_recipientName_1  \* MERGEFORMAT">
              <w:r>
                <w:t>Erakond Eesti 200</w:t>
              </w:r>
            </w:fldSimple>
            <w:r w:rsidR="004B5B24">
              <w:br/>
            </w:r>
            <w:fldSimple w:instr=" delta_recipientEmail_1  \* MERGEFORMAT">
              <w:r>
                <w:t>triinu.jairus@ut.ee</w:t>
              </w:r>
            </w:fldSimple>
          </w:p>
          <w:p w14:paraId="48CDA680" w14:textId="77777777" w:rsidR="003B2A9C" w:rsidRPr="00BF4D7C" w:rsidRDefault="00124999" w:rsidP="00BF4D7C">
            <w:pPr>
              <w:pStyle w:val="Adressaat"/>
              <w:rPr>
                <w:iCs/>
              </w:rPr>
            </w:pPr>
            <w:r w:rsidRPr="00BF4D7C">
              <w:rPr>
                <w:iCs/>
              </w:rPr>
              <w:t xml:space="preserve"> </w:t>
            </w:r>
          </w:p>
        </w:tc>
        <w:tc>
          <w:tcPr>
            <w:tcW w:w="3690" w:type="dxa"/>
          </w:tcPr>
          <w:p w14:paraId="14795033" w14:textId="4832D0FF" w:rsidR="00124999" w:rsidRPr="006B118C" w:rsidRDefault="00124999" w:rsidP="00E0721C">
            <w:pPr>
              <w:jc w:val="left"/>
            </w:pPr>
            <w:r w:rsidRPr="006B118C">
              <w:t>Teie</w:t>
            </w:r>
            <w:r w:rsidR="00551E44">
              <w:t xml:space="preserve"> </w:t>
            </w:r>
            <w:r w:rsidR="00645405">
              <w:fldChar w:fldCharType="begin"/>
            </w:r>
            <w:r w:rsidR="002532C6">
              <w:instrText xml:space="preserve"> delta_senderRegDate  \* MERGEFORMAT</w:instrText>
            </w:r>
            <w:r w:rsidR="00645405">
              <w:fldChar w:fldCharType="separate"/>
            </w:r>
            <w:r w:rsidR="002532C6">
              <w:t>16.02.2026</w:t>
            </w:r>
            <w:r w:rsidR="00645405">
              <w:fldChar w:fldCharType="end"/>
            </w:r>
            <w:r w:rsidR="00551E44">
              <w:t xml:space="preserve"> nr </w:t>
            </w:r>
          </w:p>
          <w:p w14:paraId="0D0663E3" w14:textId="77777777" w:rsidR="00BF4D7C" w:rsidRPr="006B118C" w:rsidRDefault="00BF4D7C" w:rsidP="00E0721C">
            <w:pPr>
              <w:jc w:val="left"/>
            </w:pPr>
          </w:p>
          <w:p w14:paraId="4932A726" w14:textId="4B0896A0" w:rsidR="003B2A9C" w:rsidRPr="001D4CFB" w:rsidRDefault="00124999" w:rsidP="00E0721C">
            <w:pPr>
              <w:jc w:val="left"/>
            </w:pPr>
            <w:r w:rsidRPr="006B118C">
              <w:t>Meie</w:t>
            </w:r>
            <w:r w:rsidR="00551E44">
              <w:t xml:space="preserve"> </w:t>
            </w:r>
            <w:r w:rsidR="003826F8">
              <w:fldChar w:fldCharType="begin"/>
            </w:r>
            <w:r w:rsidR="002532C6">
              <w:instrText xml:space="preserve"> delta_regDateTime  \* MERGEFORMAT</w:instrText>
            </w:r>
            <w:r w:rsidR="003826F8">
              <w:fldChar w:fldCharType="separate"/>
            </w:r>
            <w:r w:rsidR="00E500F9">
              <w:t>17.02.2026</w:t>
            </w:r>
            <w:r w:rsidR="003826F8">
              <w:fldChar w:fldCharType="end"/>
            </w:r>
            <w:r w:rsidR="00904F2F">
              <w:t xml:space="preserve"> nr </w:t>
            </w:r>
            <w:r w:rsidR="003826F8">
              <w:fldChar w:fldCharType="begin"/>
            </w:r>
            <w:r w:rsidR="002532C6">
              <w:instrText xml:space="preserve"> delta_regNumber  \* MERGEFORMAT</w:instrText>
            </w:r>
            <w:r w:rsidR="003826F8">
              <w:fldChar w:fldCharType="separate"/>
            </w:r>
            <w:r w:rsidR="00E500F9">
              <w:t>2.1-2/262-2</w:t>
            </w:r>
            <w:r w:rsidR="003826F8">
              <w:fldChar w:fldCharType="end"/>
            </w:r>
          </w:p>
        </w:tc>
      </w:tr>
    </w:tbl>
    <w:p w14:paraId="27FBD078" w14:textId="17C814C5" w:rsidR="00BC1A62" w:rsidRPr="00835858" w:rsidRDefault="003826F8" w:rsidP="00B22B88">
      <w:pPr>
        <w:pStyle w:val="Pealkiri1"/>
        <w:ind w:left="0" w:right="4676"/>
      </w:pPr>
      <w:r>
        <w:fldChar w:fldCharType="begin"/>
      </w:r>
      <w:r w:rsidR="002532C6">
        <w:instrText xml:space="preserve"> delta_docName  \* MERGEFORMAT</w:instrText>
      </w:r>
      <w:r>
        <w:fldChar w:fldCharType="separate"/>
      </w:r>
      <w:r w:rsidR="002532C6">
        <w:t>Avaliku koosoleku registreerimine</w:t>
      </w:r>
      <w:r>
        <w:fldChar w:fldCharType="end"/>
      </w:r>
    </w:p>
    <w:p w14:paraId="521AB93A" w14:textId="77777777" w:rsidR="00A93B48" w:rsidRDefault="00A93B48" w:rsidP="00A93B48">
      <w:r>
        <w:t>Tartu politseijaoskond registreerib Teie poolt korraldatavad avalikud koosolekud valijate tänamiseks Tartu linnas Küüni tn. ja Riia mnt. (Tartu Kaubamaja ees) järgnevatel kuupäevadel ja aegadel:</w:t>
      </w:r>
    </w:p>
    <w:p w14:paraId="2FE9D184" w14:textId="77777777" w:rsidR="00A93B48" w:rsidRDefault="00A93B48" w:rsidP="00A93B48"/>
    <w:p w14:paraId="6640BD0F" w14:textId="77777777" w:rsidR="00A93B48" w:rsidRDefault="00A93B48" w:rsidP="00A93B48">
      <w:r>
        <w:t>19.02.2026 kell 15:00-20:00</w:t>
      </w:r>
    </w:p>
    <w:p w14:paraId="5CA1E43B" w14:textId="77777777" w:rsidR="00A93B48" w:rsidRDefault="00A93B48" w:rsidP="00A93B48">
      <w:r>
        <w:t>24.02.2026 kell 10:00-15:00</w:t>
      </w:r>
    </w:p>
    <w:p w14:paraId="02795939" w14:textId="59C41306" w:rsidR="00A13FDE" w:rsidRDefault="00A13FDE" w:rsidP="00E0721C">
      <w:pPr>
        <w:widowControl/>
        <w:suppressAutoHyphens w:val="0"/>
      </w:pPr>
    </w:p>
    <w:p w14:paraId="04609A15" w14:textId="77777777" w:rsidR="00E0721C" w:rsidRDefault="00E0721C" w:rsidP="00E0721C">
      <w:pPr>
        <w:widowControl/>
        <w:suppressAutoHyphens w:val="0"/>
      </w:pPr>
    </w:p>
    <w:p w14:paraId="0903B7DB" w14:textId="77777777" w:rsidR="00E0721C" w:rsidRDefault="00E0721C" w:rsidP="00E0721C">
      <w:pPr>
        <w:widowControl/>
        <w:suppressAutoHyphens w:val="0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0"/>
        <w:gridCol w:w="4531"/>
      </w:tblGrid>
      <w:tr w:rsidR="00E0721C" w14:paraId="3F984894" w14:textId="77777777" w:rsidTr="00E0721C">
        <w:tc>
          <w:tcPr>
            <w:tcW w:w="4530" w:type="dxa"/>
          </w:tcPr>
          <w:p w14:paraId="6EB0F4B5" w14:textId="77777777" w:rsidR="00E0721C" w:rsidRDefault="00E0721C" w:rsidP="00F632A0">
            <w:pPr>
              <w:widowControl/>
              <w:suppressAutoHyphens w:val="0"/>
              <w:jc w:val="left"/>
            </w:pPr>
            <w:r>
              <w:t>Lugupidamisega</w:t>
            </w:r>
          </w:p>
          <w:p w14:paraId="15A8C27D" w14:textId="77777777" w:rsidR="00E0721C" w:rsidRDefault="00E0721C" w:rsidP="00F632A0">
            <w:pPr>
              <w:widowControl/>
              <w:suppressAutoHyphens w:val="0"/>
              <w:jc w:val="left"/>
            </w:pPr>
          </w:p>
          <w:p w14:paraId="0639F63A" w14:textId="77777777" w:rsidR="00E0721C" w:rsidRDefault="00E0721C" w:rsidP="00F632A0">
            <w:pPr>
              <w:widowControl/>
              <w:suppressAutoHyphens w:val="0"/>
              <w:jc w:val="left"/>
            </w:pPr>
            <w:r>
              <w:t>(allkirjastatud digitaalselt)</w:t>
            </w:r>
          </w:p>
          <w:p w14:paraId="78A7C71D" w14:textId="77777777" w:rsidR="00E0721C" w:rsidRDefault="00E0721C" w:rsidP="00F632A0">
            <w:pPr>
              <w:widowControl/>
              <w:suppressAutoHyphens w:val="0"/>
              <w:jc w:val="left"/>
            </w:pPr>
          </w:p>
          <w:p w14:paraId="578E9EA4" w14:textId="0E1B50A3" w:rsidR="00E0721C" w:rsidRDefault="002532C6" w:rsidP="00F632A0">
            <w:pPr>
              <w:widowControl/>
              <w:suppressAutoHyphens w:val="0"/>
              <w:jc w:val="left"/>
            </w:pPr>
            <w:fldSimple w:instr=" delta_signerName  \* MERGEFORMAT">
              <w:r>
                <w:t>Kaido Iste</w:t>
              </w:r>
            </w:fldSimple>
          </w:p>
          <w:p w14:paraId="1568E434" w14:textId="6602DDB3" w:rsidR="00E0721C" w:rsidRDefault="002532C6" w:rsidP="00F632A0">
            <w:pPr>
              <w:widowControl/>
              <w:suppressAutoHyphens w:val="0"/>
              <w:jc w:val="left"/>
            </w:pPr>
            <w:fldSimple w:instr=" delta_signerServiceRank  \* MERGEFORMAT">
              <w:r>
                <w:t>politseikapten</w:t>
              </w:r>
            </w:fldSimple>
          </w:p>
          <w:p w14:paraId="74076492" w14:textId="74BBD4FD" w:rsidR="00E0721C" w:rsidRDefault="002532C6" w:rsidP="00F632A0">
            <w:pPr>
              <w:widowControl/>
              <w:suppressAutoHyphens w:val="0"/>
              <w:jc w:val="left"/>
            </w:pPr>
            <w:fldSimple w:instr=" delta_signerOrgStructUnit  \* MERGEFORMAT">
              <w:r>
                <w:t>Lõuna prefektuur, Tartu politseijaoskond</w:t>
              </w:r>
            </w:fldSimple>
          </w:p>
          <w:p w14:paraId="5AAA3265" w14:textId="0A9A1CAA" w:rsidR="00E0721C" w:rsidRDefault="002532C6" w:rsidP="00F632A0">
            <w:pPr>
              <w:widowControl/>
              <w:suppressAutoHyphens w:val="0"/>
              <w:jc w:val="left"/>
            </w:pPr>
            <w:fldSimple w:instr=" delta_signerJobTitle  \* MERGEFORMAT">
              <w:r>
                <w:t>ekspert</w:t>
              </w:r>
            </w:fldSimple>
          </w:p>
        </w:tc>
        <w:tc>
          <w:tcPr>
            <w:tcW w:w="4531" w:type="dxa"/>
          </w:tcPr>
          <w:p w14:paraId="4E5C222F" w14:textId="77777777" w:rsidR="00E0721C" w:rsidRDefault="00E0721C" w:rsidP="00F632A0">
            <w:pPr>
              <w:widowControl/>
              <w:suppressAutoHyphens w:val="0"/>
              <w:jc w:val="left"/>
            </w:pPr>
          </w:p>
        </w:tc>
      </w:tr>
    </w:tbl>
    <w:p w14:paraId="502537FF" w14:textId="77777777" w:rsidR="00A13FDE" w:rsidRDefault="00A13FDE" w:rsidP="00F632A0">
      <w:pPr>
        <w:widowControl/>
        <w:suppressAutoHyphens w:val="0"/>
        <w:jc w:val="left"/>
      </w:pPr>
    </w:p>
    <w:p w14:paraId="3EE2107F" w14:textId="77777777" w:rsidR="008D18BD" w:rsidRDefault="008D18BD" w:rsidP="00F632A0">
      <w:pPr>
        <w:widowControl/>
        <w:suppressAutoHyphens w:val="0"/>
        <w:jc w:val="left"/>
      </w:pPr>
    </w:p>
    <w:p w14:paraId="461EDAC8" w14:textId="109AB81A" w:rsidR="0011044F" w:rsidRDefault="0011044F" w:rsidP="00F632A0">
      <w:pPr>
        <w:widowControl/>
        <w:suppressAutoHyphens w:val="0"/>
        <w:jc w:val="left"/>
        <w:rPr>
          <w:del w:id="0" w:author="Microsoft Word" w:date="2026-02-17T15:06:00Z" w16du:dateUtc="2026-02-17T13:06:00Z"/>
        </w:rPr>
      </w:pPr>
    </w:p>
    <w:p w14:paraId="28BBF549" w14:textId="727331A8" w:rsidR="008D18BD" w:rsidRDefault="008D18BD" w:rsidP="00F632A0">
      <w:pPr>
        <w:widowControl/>
        <w:suppressAutoHyphens w:val="0"/>
        <w:jc w:val="left"/>
      </w:pPr>
    </w:p>
    <w:p w14:paraId="0CD59058" w14:textId="77777777" w:rsidR="00A93B48" w:rsidRDefault="00A93B48" w:rsidP="00F632A0">
      <w:pPr>
        <w:widowControl/>
        <w:suppressAutoHyphens w:val="0"/>
        <w:jc w:val="left"/>
      </w:pPr>
    </w:p>
    <w:p w14:paraId="795AF7E9" w14:textId="77777777" w:rsidR="00A93B48" w:rsidRDefault="00A93B48" w:rsidP="00F632A0">
      <w:pPr>
        <w:widowControl/>
        <w:suppressAutoHyphens w:val="0"/>
        <w:jc w:val="left"/>
      </w:pPr>
    </w:p>
    <w:p w14:paraId="52FE3D3B" w14:textId="77777777" w:rsidR="00A93B48" w:rsidRDefault="00A93B48" w:rsidP="00F632A0">
      <w:pPr>
        <w:widowControl/>
        <w:suppressAutoHyphens w:val="0"/>
        <w:jc w:val="left"/>
      </w:pPr>
    </w:p>
    <w:p w14:paraId="0D357AF4" w14:textId="77777777" w:rsidR="00A93B48" w:rsidRDefault="00A93B48" w:rsidP="00F632A0">
      <w:pPr>
        <w:widowControl/>
        <w:suppressAutoHyphens w:val="0"/>
        <w:jc w:val="left"/>
      </w:pPr>
    </w:p>
    <w:p w14:paraId="2DD87AA8" w14:textId="77777777" w:rsidR="00A93B48" w:rsidRDefault="00A93B48" w:rsidP="00F632A0">
      <w:pPr>
        <w:widowControl/>
        <w:suppressAutoHyphens w:val="0"/>
        <w:jc w:val="left"/>
      </w:pPr>
    </w:p>
    <w:p w14:paraId="70BBD969" w14:textId="77777777" w:rsidR="00A93B48" w:rsidRDefault="00A93B48" w:rsidP="00F632A0">
      <w:pPr>
        <w:widowControl/>
        <w:suppressAutoHyphens w:val="0"/>
        <w:jc w:val="left"/>
      </w:pPr>
    </w:p>
    <w:p w14:paraId="4F3F3672" w14:textId="77777777" w:rsidR="00A93B48" w:rsidRDefault="00A93B48" w:rsidP="00F632A0">
      <w:pPr>
        <w:widowControl/>
        <w:suppressAutoHyphens w:val="0"/>
        <w:jc w:val="left"/>
      </w:pPr>
    </w:p>
    <w:p w14:paraId="13490FCA" w14:textId="77777777" w:rsidR="00A93B48" w:rsidRDefault="00A93B48" w:rsidP="00F632A0">
      <w:pPr>
        <w:widowControl/>
        <w:suppressAutoHyphens w:val="0"/>
        <w:jc w:val="left"/>
      </w:pPr>
    </w:p>
    <w:p w14:paraId="214B9A1D" w14:textId="77777777" w:rsidR="00A93B48" w:rsidRDefault="00A93B48" w:rsidP="00F632A0">
      <w:pPr>
        <w:widowControl/>
        <w:suppressAutoHyphens w:val="0"/>
        <w:jc w:val="left"/>
      </w:pPr>
    </w:p>
    <w:p w14:paraId="52DB0D59" w14:textId="77777777" w:rsidR="00A93B48" w:rsidRDefault="00A93B48" w:rsidP="00F632A0">
      <w:pPr>
        <w:widowControl/>
        <w:suppressAutoHyphens w:val="0"/>
        <w:jc w:val="left"/>
      </w:pPr>
    </w:p>
    <w:p w14:paraId="4DBDC810" w14:textId="77777777" w:rsidR="008D18BD" w:rsidRDefault="008D18BD" w:rsidP="00F632A0">
      <w:pPr>
        <w:widowControl/>
        <w:suppressAutoHyphens w:val="0"/>
        <w:jc w:val="left"/>
      </w:pPr>
    </w:p>
    <w:p w14:paraId="04B0DFCA" w14:textId="77777777" w:rsidR="00E0721C" w:rsidRDefault="00E0721C" w:rsidP="00F632A0">
      <w:pPr>
        <w:widowControl/>
        <w:suppressAutoHyphens w:val="0"/>
        <w:jc w:val="left"/>
      </w:pPr>
    </w:p>
    <w:p w14:paraId="1085F0EC" w14:textId="45259A4D" w:rsidR="00E0721C" w:rsidRDefault="003826F8" w:rsidP="00F632A0">
      <w:pPr>
        <w:widowControl/>
        <w:suppressAutoHyphens w:val="0"/>
        <w:jc w:val="left"/>
      </w:pPr>
      <w:r>
        <w:fldChar w:fldCharType="begin"/>
      </w:r>
      <w:r w:rsidR="002532C6">
        <w:instrText xml:space="preserve"> delta_ownerName  \* MERGEFORMAT</w:instrText>
      </w:r>
      <w:r>
        <w:fldChar w:fldCharType="separate"/>
      </w:r>
      <w:r w:rsidR="002532C6">
        <w:t>Kaido Iste</w:t>
      </w:r>
      <w:r>
        <w:fldChar w:fldCharType="end"/>
      </w:r>
      <w:r w:rsidR="00E0721C">
        <w:t xml:space="preserve">, </w:t>
      </w:r>
      <w:r>
        <w:fldChar w:fldCharType="begin"/>
      </w:r>
      <w:r w:rsidR="002532C6">
        <w:instrText xml:space="preserve"> delta_ownerPhone  \* MERGEFORMAT</w:instrText>
      </w:r>
      <w:r>
        <w:fldChar w:fldCharType="separate"/>
      </w:r>
      <w:r w:rsidR="002532C6">
        <w:t>7308872</w:t>
      </w:r>
      <w:r>
        <w:fldChar w:fldCharType="end"/>
      </w:r>
      <w:r w:rsidR="00E0721C">
        <w:t xml:space="preserve">, </w:t>
      </w:r>
      <w:r>
        <w:fldChar w:fldCharType="begin"/>
      </w:r>
      <w:r w:rsidR="002532C6">
        <w:instrText xml:space="preserve"> delta_ownerEmail  \* MERGEFORMAT</w:instrText>
      </w:r>
      <w:r>
        <w:fldChar w:fldCharType="separate"/>
      </w:r>
      <w:r w:rsidR="002532C6">
        <w:t>kaido.iste@politsei.ee</w:t>
      </w:r>
      <w:r>
        <w:fldChar w:fldCharType="end"/>
      </w:r>
    </w:p>
    <w:p w14:paraId="7D784B79" w14:textId="0FE7B244" w:rsidR="00E0721C" w:rsidRDefault="00E0721C" w:rsidP="00F632A0">
      <w:pPr>
        <w:widowControl/>
        <w:suppressAutoHyphens w:val="0"/>
        <w:jc w:val="left"/>
      </w:pPr>
    </w:p>
    <w:sectPr w:rsidR="00E0721C" w:rsidSect="00A87B91">
      <w:headerReference w:type="default" r:id="rId9"/>
      <w:footerReference w:type="default" r:id="rId10"/>
      <w:footerReference w:type="first" r:id="rId11"/>
      <w:pgSz w:w="11906" w:h="16838" w:code="9"/>
      <w:pgMar w:top="907" w:right="1021" w:bottom="1418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3F1A5" w14:textId="77777777" w:rsidR="003826F8" w:rsidRDefault="003826F8" w:rsidP="00DF44DF">
      <w:r>
        <w:separator/>
      </w:r>
    </w:p>
  </w:endnote>
  <w:endnote w:type="continuationSeparator" w:id="0">
    <w:p w14:paraId="2725F035" w14:textId="77777777" w:rsidR="003826F8" w:rsidRDefault="003826F8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A785A" w14:textId="77777777" w:rsidR="003B2A9C" w:rsidRPr="00AD2EA7" w:rsidRDefault="00530F52" w:rsidP="0029589E">
    <w:pPr>
      <w:pStyle w:val="Jalus1"/>
      <w:ind w:firstLine="8222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A87B91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2532C6">
      <w:fldChar w:fldCharType="begin"/>
    </w:r>
    <w:r w:rsidR="002532C6">
      <w:instrText xml:space="preserve"> NUMPAGES </w:instrText>
    </w:r>
    <w:r w:rsidR="002532C6">
      <w:fldChar w:fldCharType="separate"/>
    </w:r>
    <w:r w:rsidR="00A87B91">
      <w:rPr>
        <w:noProof/>
      </w:rPr>
      <w:t>2</w:t>
    </w:r>
    <w:r w:rsidR="002532C6">
      <w:rPr>
        <w:noProof/>
      </w:rPr>
      <w:fldChar w:fldCharType="end"/>
    </w:r>
    <w:r w:rsidR="003B2A9C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73703" w14:textId="5CFAF7F8" w:rsidR="000A17B5" w:rsidRPr="000A17B5" w:rsidRDefault="00F23725" w:rsidP="000A17B5">
    <w:pPr>
      <w:pStyle w:val="Jalus1"/>
    </w:pPr>
    <w:r>
      <w:t>Pärnu mnt 139</w:t>
    </w:r>
    <w:r w:rsidR="000A17B5" w:rsidRPr="000A17B5">
      <w:t xml:space="preserve"> / </w:t>
    </w:r>
    <w:r>
      <w:t xml:space="preserve">15060 </w:t>
    </w:r>
    <w:r w:rsidR="000A17B5" w:rsidRPr="000A17B5">
      <w:t xml:space="preserve">Tallinn / </w:t>
    </w:r>
    <w:r w:rsidR="00944606">
      <w:t>ppa@politsei.ee</w:t>
    </w:r>
    <w:r w:rsidR="000A17B5" w:rsidRPr="000A17B5">
      <w:t xml:space="preserve"> / www.</w:t>
    </w:r>
    <w:r w:rsidR="00944606">
      <w:t>politsei</w:t>
    </w:r>
    <w:r w:rsidR="000A17B5" w:rsidRPr="000A17B5">
      <w:t>.ee</w:t>
    </w:r>
  </w:p>
  <w:p w14:paraId="35B668E6" w14:textId="77777777" w:rsidR="000A17B5" w:rsidRPr="000A17B5" w:rsidRDefault="000A17B5" w:rsidP="000A17B5">
    <w:pPr>
      <w:pStyle w:val="Jalus1"/>
    </w:pPr>
    <w:r w:rsidRPr="000A17B5">
      <w:t xml:space="preserve">Registrikood </w:t>
    </w:r>
    <w:r w:rsidR="00944606" w:rsidRPr="00944606">
      <w:t>70008747</w:t>
    </w:r>
  </w:p>
  <w:p w14:paraId="31E30E4E" w14:textId="77777777"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45F84" w14:textId="77777777" w:rsidR="003826F8" w:rsidRDefault="003826F8" w:rsidP="00DF44DF">
      <w:r>
        <w:separator/>
      </w:r>
    </w:p>
  </w:footnote>
  <w:footnote w:type="continuationSeparator" w:id="0">
    <w:p w14:paraId="14038D8B" w14:textId="77777777" w:rsidR="003826F8" w:rsidRDefault="003826F8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C53ED" w14:textId="77777777" w:rsidR="00384553" w:rsidRPr="00384553" w:rsidRDefault="00384553" w:rsidP="00384553">
    <w:pPr>
      <w:pStyle w:val="Pis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210AB"/>
    <w:rsid w:val="00022687"/>
    <w:rsid w:val="00060947"/>
    <w:rsid w:val="00090E1F"/>
    <w:rsid w:val="000913FC"/>
    <w:rsid w:val="000A17B5"/>
    <w:rsid w:val="000A6A73"/>
    <w:rsid w:val="000D1487"/>
    <w:rsid w:val="000E16C8"/>
    <w:rsid w:val="000F694E"/>
    <w:rsid w:val="00104FDB"/>
    <w:rsid w:val="0011044F"/>
    <w:rsid w:val="00124999"/>
    <w:rsid w:val="001523BD"/>
    <w:rsid w:val="001879E5"/>
    <w:rsid w:val="001A7D04"/>
    <w:rsid w:val="001D4CFB"/>
    <w:rsid w:val="002008A2"/>
    <w:rsid w:val="00203801"/>
    <w:rsid w:val="00211EDD"/>
    <w:rsid w:val="00224BA2"/>
    <w:rsid w:val="002358A3"/>
    <w:rsid w:val="002411AD"/>
    <w:rsid w:val="00247F48"/>
    <w:rsid w:val="002532C6"/>
    <w:rsid w:val="00261BF9"/>
    <w:rsid w:val="0028274B"/>
    <w:rsid w:val="002835BB"/>
    <w:rsid w:val="00290BED"/>
    <w:rsid w:val="00293449"/>
    <w:rsid w:val="0029589E"/>
    <w:rsid w:val="002B10D6"/>
    <w:rsid w:val="002F254F"/>
    <w:rsid w:val="002F7961"/>
    <w:rsid w:val="00326448"/>
    <w:rsid w:val="00344461"/>
    <w:rsid w:val="0034719C"/>
    <w:rsid w:val="00354059"/>
    <w:rsid w:val="003826F8"/>
    <w:rsid w:val="00384553"/>
    <w:rsid w:val="00394DCB"/>
    <w:rsid w:val="003B2A9C"/>
    <w:rsid w:val="003E010F"/>
    <w:rsid w:val="00403568"/>
    <w:rsid w:val="00407E82"/>
    <w:rsid w:val="00435A13"/>
    <w:rsid w:val="0044084D"/>
    <w:rsid w:val="004757C7"/>
    <w:rsid w:val="004B5B24"/>
    <w:rsid w:val="004C1374"/>
    <w:rsid w:val="004C1391"/>
    <w:rsid w:val="004F1DEC"/>
    <w:rsid w:val="00530F52"/>
    <w:rsid w:val="00545009"/>
    <w:rsid w:val="00546204"/>
    <w:rsid w:val="00551E24"/>
    <w:rsid w:val="00551E44"/>
    <w:rsid w:val="00553450"/>
    <w:rsid w:val="00557534"/>
    <w:rsid w:val="00560A92"/>
    <w:rsid w:val="00564569"/>
    <w:rsid w:val="005B5CE1"/>
    <w:rsid w:val="005E3AED"/>
    <w:rsid w:val="005E45BB"/>
    <w:rsid w:val="005F1D40"/>
    <w:rsid w:val="005F3EC4"/>
    <w:rsid w:val="00602834"/>
    <w:rsid w:val="006042DC"/>
    <w:rsid w:val="00605AA1"/>
    <w:rsid w:val="00645405"/>
    <w:rsid w:val="00677F8C"/>
    <w:rsid w:val="00680609"/>
    <w:rsid w:val="006A01AC"/>
    <w:rsid w:val="006C347A"/>
    <w:rsid w:val="006E16BD"/>
    <w:rsid w:val="006E7691"/>
    <w:rsid w:val="006F3BB9"/>
    <w:rsid w:val="006F72D7"/>
    <w:rsid w:val="007056E1"/>
    <w:rsid w:val="00713327"/>
    <w:rsid w:val="00745BB4"/>
    <w:rsid w:val="0075695A"/>
    <w:rsid w:val="00773D49"/>
    <w:rsid w:val="00775AE8"/>
    <w:rsid w:val="0079399D"/>
    <w:rsid w:val="007A1DE8"/>
    <w:rsid w:val="007A6538"/>
    <w:rsid w:val="007D54FC"/>
    <w:rsid w:val="00832141"/>
    <w:rsid w:val="00835858"/>
    <w:rsid w:val="00854055"/>
    <w:rsid w:val="00876F6E"/>
    <w:rsid w:val="008919F2"/>
    <w:rsid w:val="008A5628"/>
    <w:rsid w:val="008B041F"/>
    <w:rsid w:val="008D18BD"/>
    <w:rsid w:val="008D4634"/>
    <w:rsid w:val="008E355A"/>
    <w:rsid w:val="008F0B50"/>
    <w:rsid w:val="00904F2F"/>
    <w:rsid w:val="0091786B"/>
    <w:rsid w:val="009370A4"/>
    <w:rsid w:val="00937FCB"/>
    <w:rsid w:val="00944606"/>
    <w:rsid w:val="009531F2"/>
    <w:rsid w:val="009620B3"/>
    <w:rsid w:val="0098581C"/>
    <w:rsid w:val="009A59FE"/>
    <w:rsid w:val="009D1FB9"/>
    <w:rsid w:val="009E7F4A"/>
    <w:rsid w:val="00A10E66"/>
    <w:rsid w:val="00A1244E"/>
    <w:rsid w:val="00A13FDE"/>
    <w:rsid w:val="00A62458"/>
    <w:rsid w:val="00A87B91"/>
    <w:rsid w:val="00A93B48"/>
    <w:rsid w:val="00AA0D8E"/>
    <w:rsid w:val="00AC4752"/>
    <w:rsid w:val="00AD2EA7"/>
    <w:rsid w:val="00AD5C87"/>
    <w:rsid w:val="00AE02A8"/>
    <w:rsid w:val="00B16441"/>
    <w:rsid w:val="00B22B88"/>
    <w:rsid w:val="00B53486"/>
    <w:rsid w:val="00B753B3"/>
    <w:rsid w:val="00B81ED4"/>
    <w:rsid w:val="00BB5533"/>
    <w:rsid w:val="00BC1A62"/>
    <w:rsid w:val="00BD078E"/>
    <w:rsid w:val="00BD3CCF"/>
    <w:rsid w:val="00BE0CC9"/>
    <w:rsid w:val="00BF4D7C"/>
    <w:rsid w:val="00C03701"/>
    <w:rsid w:val="00C03F23"/>
    <w:rsid w:val="00C06C64"/>
    <w:rsid w:val="00C24F66"/>
    <w:rsid w:val="00C27B07"/>
    <w:rsid w:val="00C41FC5"/>
    <w:rsid w:val="00C83346"/>
    <w:rsid w:val="00C912E4"/>
    <w:rsid w:val="00CA583B"/>
    <w:rsid w:val="00CA5F0B"/>
    <w:rsid w:val="00CB7C47"/>
    <w:rsid w:val="00CC7E3E"/>
    <w:rsid w:val="00CF2B77"/>
    <w:rsid w:val="00CF4303"/>
    <w:rsid w:val="00D14E45"/>
    <w:rsid w:val="00D35574"/>
    <w:rsid w:val="00D40650"/>
    <w:rsid w:val="00D874A1"/>
    <w:rsid w:val="00DB374A"/>
    <w:rsid w:val="00DC0B0C"/>
    <w:rsid w:val="00DD0173"/>
    <w:rsid w:val="00DF44DF"/>
    <w:rsid w:val="00E023F6"/>
    <w:rsid w:val="00E03DBB"/>
    <w:rsid w:val="00E04E9F"/>
    <w:rsid w:val="00E0721C"/>
    <w:rsid w:val="00E500F9"/>
    <w:rsid w:val="00E75E4E"/>
    <w:rsid w:val="00ED2F0C"/>
    <w:rsid w:val="00F23725"/>
    <w:rsid w:val="00F25253"/>
    <w:rsid w:val="00F6299E"/>
    <w:rsid w:val="00F632A0"/>
    <w:rsid w:val="00F9645B"/>
    <w:rsid w:val="00F9773D"/>
    <w:rsid w:val="00FC08CA"/>
    <w:rsid w:val="00FD5C64"/>
    <w:rsid w:val="00FF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C1A0A6A"/>
  <w15:docId w15:val="{6C5CAC52-82FA-4EF4-92F9-85B819AD7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0721C"/>
    <w:pPr>
      <w:widowControl w:val="0"/>
      <w:suppressAutoHyphens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A62458"/>
    <w:pPr>
      <w:spacing w:after="560"/>
      <w:ind w:left="-142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DB374A"/>
    <w:pPr>
      <w:widowControl w:val="0"/>
      <w:tabs>
        <w:tab w:val="left" w:pos="4536"/>
      </w:tabs>
      <w:suppressAutoHyphens/>
      <w:ind w:left="-105"/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59"/>
    <w:unhideWhenUsed/>
    <w:rsid w:val="00CB7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8D18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3380434-C3D7-49DF-96AF-FE4FA79BF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 Uiboaed</dc:creator>
  <cp:lastModifiedBy>Kaido Iste</cp:lastModifiedBy>
  <cp:revision>6</cp:revision>
  <cp:lastPrinted>2014-04-03T10:06:00Z</cp:lastPrinted>
  <dcterms:created xsi:type="dcterms:W3CDTF">2026-02-17T12:59:00Z</dcterms:created>
  <dcterms:modified xsi:type="dcterms:W3CDTF">2026-02-17T13:17:00Z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Reason">
    <vt:lpwstr>{JP alus}</vt:lpwstr>
  </property>
  <property fmtid="{D5CDD505-2E9C-101B-9397-08002B2CF9AE}" pid="3" name="delta_accessRestrictionBeginDate">
    <vt:lpwstr>{JP kehtiv alates}</vt:lpwstr>
  </property>
  <property fmtid="{D5CDD505-2E9C-101B-9397-08002B2CF9AE}" pid="4" name="delta_accessRestrictionEndDate">
    <vt:lpwstr>{JP kehtiv kuni}</vt:lpwstr>
  </property>
  <property fmtid="{D5CDD505-2E9C-101B-9397-08002B2CF9AE}" pid="5" name="delta_accessRestrictionEndDesc">
    <vt:lpwstr>{JP kehtiv kuni kirjeldus}</vt:lpwstr>
  </property>
  <property fmtid="{D5CDD505-2E9C-101B-9397-08002B2CF9AE}" pid="6" name="delta_senderRegNumber">
    <vt:lpwstr>{Saatja viit}</vt:lpwstr>
  </property>
  <property fmtid="{D5CDD505-2E9C-101B-9397-08002B2CF9AE}" pid="7" name="delta_senderRegDate">
    <vt:lpwstr>{Saatja kpv}</vt:lpwstr>
  </property>
  <property fmtid="{D5CDD505-2E9C-101B-9397-08002B2CF9AE}" pid="8" name="delta_regNumber">
    <vt:lpwstr>{Viit}</vt:lpwstr>
  </property>
  <property fmtid="{D5CDD505-2E9C-101B-9397-08002B2CF9AE}" pid="9" name="delta_regDateTime">
    <vt:lpwstr>{Kuupäev}</vt:lpwstr>
  </property>
  <property fmtid="{D5CDD505-2E9C-101B-9397-08002B2CF9AE}" pid="10" name="delta_docName">
    <vt:lpwstr>{Pealkiri}</vt:lpwstr>
  </property>
  <property fmtid="{D5CDD505-2E9C-101B-9397-08002B2CF9AE}" pid="11" name="delta_signerName">
    <vt:lpwstr>{Allkirjastaja nimi}</vt:lpwstr>
  </property>
  <property fmtid="{D5CDD505-2E9C-101B-9397-08002B2CF9AE}" pid="12" name="delta_signerServiceRank">
    <vt:lpwstr>{Allkirjastaja teenistusaste}</vt:lpwstr>
  </property>
  <property fmtid="{D5CDD505-2E9C-101B-9397-08002B2CF9AE}" pid="13" name="delta_signerOrgStructUnit">
    <vt:lpwstr>{Allkirjastaja struktuuriüksus}</vt:lpwstr>
  </property>
  <property fmtid="{D5CDD505-2E9C-101B-9397-08002B2CF9AE}" pid="14" name="delta_signerJobTitle">
    <vt:lpwstr>{Allkirjastaja ametinimetus}</vt:lpwstr>
  </property>
  <property fmtid="{D5CDD505-2E9C-101B-9397-08002B2CF9AE}" pid="15" name="delta_ownerName">
    <vt:lpwstr>{Vastutaja nimi}</vt:lpwstr>
  </property>
  <property fmtid="{D5CDD505-2E9C-101B-9397-08002B2CF9AE}" pid="16" name="delta_ownerPhone">
    <vt:lpwstr>{Vastutaja telefon}</vt:lpwstr>
  </property>
  <property fmtid="{D5CDD505-2E9C-101B-9397-08002B2CF9AE}" pid="17" name="delta_ownerEmail">
    <vt:lpwstr>{Vastutaja e-post}</vt:lpwstr>
  </property>
  <property fmtid="{D5CDD505-2E9C-101B-9397-08002B2CF9AE}" pid="18" name="delta_recipientEmail.1">
    <vt:lpwstr>{Saaja e-post}</vt:lpwstr>
  </property>
  <property fmtid="{D5CDD505-2E9C-101B-9397-08002B2CF9AE}" pid="19" name="delta_recipientName.1">
    <vt:lpwstr>{Asutus}</vt:lpwstr>
  </property>
  <property fmtid="{D5CDD505-2E9C-101B-9397-08002B2CF9AE}" pid="20" name="delta_recipientPersonName.1">
    <vt:lpwstr>{Eraisik/Asutuse kontaktisik}</vt:lpwstr>
  </property>
  <property fmtid="{D5CDD505-2E9C-101B-9397-08002B2CF9AE}" pid="21" name="delta_Files">
    <vt:lpwstr>{Lisad}</vt:lpwstr>
  </property>
  <property fmtid="{D5CDD505-2E9C-101B-9397-08002B2CF9AE}" pid="22" name="delta_additionalRecipientName.1">
    <vt:lpwstr>{Lisaadressaadi asutus}</vt:lpwstr>
  </property>
  <property fmtid="{D5CDD505-2E9C-101B-9397-08002B2CF9AE}" pid="23" name="delta_additionalRecipientPersonName.1">
    <vt:lpwstr>{Lisaadressaadi eraisik/asutuse kontaktisik}</vt:lpwstr>
  </property>
</Properties>
</file>